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75E5A" w14:textId="08F660D0" w:rsidR="00BF50ED" w:rsidRPr="00BF50ED" w:rsidRDefault="00D61BB6" w:rsidP="00BF50ED">
      <w:pPr>
        <w:rPr>
          <w:sz w:val="20"/>
          <w:szCs w:val="20"/>
        </w:rPr>
      </w:pPr>
      <w:bookmarkStart w:id="0" w:name="_GoBack"/>
      <w:bookmarkEnd w:id="0"/>
      <w:del w:id="1" w:author="Autor">
        <w:r w:rsidRPr="006479DF" w:rsidDel="00E701EB">
          <w:rPr>
            <w:sz w:val="20"/>
            <w:szCs w:val="20"/>
          </w:rPr>
          <w:delText xml:space="preserve"> </w:delTex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64384" behindDoc="0" locked="0" layoutInCell="1" allowOverlap="1" wp14:anchorId="6EECC7CD" wp14:editId="0CBA052D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ins w:id="2" w:author="Autor">
        <w:r w:rsidRPr="006479DF">
          <w:rPr>
            <w:sz w:val="20"/>
            <w:szCs w:val="20"/>
          </w:rPr>
          <w:tab/>
        </w:r>
        <w:r w:rsidR="004D619E" w:rsidRPr="00BF50ED">
          <w:rPr>
            <w:b/>
            <w:noProof/>
          </w:rPr>
          <w:drawing>
            <wp:anchor distT="0" distB="0" distL="114300" distR="114300" simplePos="0" relativeHeight="251662336" behindDoc="0" locked="0" layoutInCell="1" allowOverlap="1" wp14:anchorId="449C9230" wp14:editId="45A1184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374775" cy="899795"/>
              <wp:effectExtent l="0" t="0" r="0" b="0"/>
              <wp:wrapNone/>
              <wp:docPr id="2" name="Obrázo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</w:ins>
      <w:r w:rsidR="00BF50ED"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6EDDF24" wp14:editId="77DD73BB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50ED" w:rsidRPr="00BF50ED" w:rsidDel="00E701EB">
        <w:rPr>
          <w:sz w:val="20"/>
          <w:szCs w:val="20"/>
        </w:rPr>
        <w:t xml:space="preserve"> </w:t>
      </w:r>
      <w:r w:rsidR="00BF50ED" w:rsidRPr="00BF50ED">
        <w:rPr>
          <w:sz w:val="20"/>
          <w:szCs w:val="20"/>
        </w:rPr>
        <w:tab/>
      </w:r>
      <w:r w:rsidR="00BF50ED" w:rsidRPr="00BF50ED">
        <w:rPr>
          <w:sz w:val="20"/>
          <w:szCs w:val="20"/>
        </w:rPr>
        <w:tab/>
      </w:r>
    </w:p>
    <w:p w14:paraId="631B9196" w14:textId="77777777" w:rsidR="00BF50ED" w:rsidRPr="00BF50ED" w:rsidRDefault="00BF50ED" w:rsidP="00BF50ED">
      <w:pPr>
        <w:rPr>
          <w:sz w:val="20"/>
          <w:szCs w:val="20"/>
        </w:rPr>
      </w:pPr>
    </w:p>
    <w:p w14:paraId="33AD211A" w14:textId="77777777" w:rsidR="00BF50ED" w:rsidRPr="00BF50ED" w:rsidRDefault="00BF50ED" w:rsidP="00BF50ED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57655302" w14:textId="77777777" w:rsidR="00BF50ED" w:rsidRPr="00BF50ED" w:rsidRDefault="00BF50ED" w:rsidP="00BF50ED">
      <w:pPr>
        <w:rPr>
          <w:del w:id="3" w:author="Autor"/>
          <w:b/>
          <w:sz w:val="20"/>
          <w:szCs w:val="20"/>
        </w:rPr>
      </w:pPr>
    </w:p>
    <w:p w14:paraId="13DBB4B8" w14:textId="7F1C4EBB" w:rsidR="00BF50ED" w:rsidRPr="00BF50ED" w:rsidRDefault="00BF50ED" w:rsidP="00BF50ED">
      <w:pPr>
        <w:rPr>
          <w:b/>
          <w:sz w:val="20"/>
          <w:szCs w:val="20"/>
        </w:rPr>
      </w:pPr>
    </w:p>
    <w:p w14:paraId="397D9AD0" w14:textId="77777777" w:rsidR="004D619E" w:rsidRPr="00F260C4" w:rsidRDefault="004D619E" w:rsidP="00F260C4">
      <w:pPr>
        <w:ind w:right="6802"/>
        <w:jc w:val="center"/>
        <w:rPr>
          <w:rFonts w:ascii="Arial" w:hAnsi="Arial"/>
          <w:sz w:val="20"/>
          <w:rPrChange w:id="4" w:author="Autor">
            <w:rPr>
              <w:b/>
              <w:sz w:val="20"/>
            </w:rPr>
          </w:rPrChange>
        </w:rPr>
        <w:pPrChange w:id="5" w:author="Autor">
          <w:pPr/>
        </w:pPrChange>
      </w:pPr>
    </w:p>
    <w:p w14:paraId="5C668E29" w14:textId="77777777" w:rsidR="004D619E" w:rsidRPr="00F260C4" w:rsidRDefault="004D619E" w:rsidP="00F260C4">
      <w:pPr>
        <w:ind w:right="6802"/>
        <w:jc w:val="center"/>
        <w:rPr>
          <w:rFonts w:ascii="Arial" w:hAnsi="Arial"/>
          <w:sz w:val="20"/>
          <w:rPrChange w:id="6" w:author="Autor">
            <w:rPr>
              <w:b/>
              <w:sz w:val="20"/>
            </w:rPr>
          </w:rPrChange>
        </w:rPr>
        <w:pPrChange w:id="7" w:author="Autor">
          <w:pPr/>
        </w:pPrChange>
      </w:pPr>
    </w:p>
    <w:p w14:paraId="27A56D07" w14:textId="7672B7D8" w:rsidR="00BF50ED" w:rsidRPr="00BF50ED" w:rsidRDefault="004D619E" w:rsidP="00BF50ED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BF50ED" w:rsidRPr="00BF50ED">
        <w:rPr>
          <w:rFonts w:ascii="Arial" w:hAnsi="Arial" w:cs="Arial"/>
          <w:sz w:val="20"/>
          <w:szCs w:val="20"/>
        </w:rPr>
        <w:t>urópska únia</w:t>
      </w:r>
    </w:p>
    <w:p w14:paraId="652E4E63" w14:textId="77777777" w:rsidR="00BF50ED" w:rsidRPr="00BF50ED" w:rsidRDefault="00BF50ED" w:rsidP="00BF50ED">
      <w:pPr>
        <w:ind w:right="6802"/>
        <w:jc w:val="center"/>
        <w:rPr>
          <w:del w:id="8" w:author="Autor"/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0261ED2A" w14:textId="183CBF0D" w:rsidR="003B0DFE" w:rsidRPr="006479DF" w:rsidRDefault="0097264A" w:rsidP="0097264A">
      <w:pPr>
        <w:ind w:right="6802"/>
        <w:jc w:val="center"/>
        <w:rPr>
          <w:b/>
          <w:sz w:val="20"/>
          <w:szCs w:val="20"/>
        </w:rPr>
      </w:pPr>
      <w:ins w:id="9" w:author="Autor">
        <w:r>
          <w:rPr>
            <w:rFonts w:ascii="Arial" w:hAnsi="Arial" w:cs="Arial"/>
            <w:sz w:val="20"/>
            <w:szCs w:val="20"/>
          </w:rPr>
          <w:t xml:space="preserve"> </w:t>
        </w:r>
      </w:ins>
      <w:r w:rsidR="00BF50ED" w:rsidRPr="00BF50ED">
        <w:rPr>
          <w:rFonts w:ascii="Arial" w:hAnsi="Arial" w:cs="Arial"/>
          <w:sz w:val="20"/>
          <w:szCs w:val="20"/>
        </w:rPr>
        <w:t>rozvoja</w:t>
      </w:r>
    </w:p>
    <w:p w14:paraId="3DB9A51D" w14:textId="77777777" w:rsidR="0097264A" w:rsidRPr="00F260C4" w:rsidRDefault="0097264A" w:rsidP="00541FF5">
      <w:pPr>
        <w:jc w:val="center"/>
        <w:rPr>
          <w:b/>
          <w:sz w:val="40"/>
          <w:rPrChange w:id="10" w:author="Autor">
            <w:rPr>
              <w:b/>
              <w:sz w:val="20"/>
            </w:rPr>
          </w:rPrChange>
        </w:rPr>
      </w:pPr>
    </w:p>
    <w:p w14:paraId="01D41CC2" w14:textId="3DC806CC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260C4">
            <w:rPr>
              <w:b/>
              <w:sz w:val="40"/>
              <w:szCs w:val="20"/>
            </w:rPr>
            <w:t>23</w:t>
          </w:r>
        </w:sdtContent>
      </w:sdt>
    </w:p>
    <w:p w14:paraId="415FF04E" w14:textId="19733D83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F260C4">
            <w:rPr>
              <w:b/>
              <w:sz w:val="32"/>
              <w:szCs w:val="32"/>
            </w:rPr>
            <w:t>2</w:t>
          </w:r>
        </w:sdtContent>
      </w:sdt>
    </w:p>
    <w:p w14:paraId="3C8223ED" w14:textId="77777777" w:rsidR="00D61BB6" w:rsidRDefault="00D61BB6" w:rsidP="00D61BB6">
      <w:pPr>
        <w:jc w:val="center"/>
        <w:rPr>
          <w:del w:id="11" w:author="Autor"/>
          <w:b/>
          <w:sz w:val="20"/>
          <w:szCs w:val="20"/>
        </w:rPr>
      </w:pPr>
    </w:p>
    <w:p w14:paraId="42F7084B" w14:textId="77777777" w:rsidR="00C537A4" w:rsidRPr="00FD028A" w:rsidRDefault="00C537A4" w:rsidP="00C537A4">
      <w:pPr>
        <w:jc w:val="center"/>
        <w:rPr>
          <w:ins w:id="12" w:author="Autor"/>
          <w:b/>
          <w:sz w:val="20"/>
          <w:szCs w:val="20"/>
        </w:rPr>
      </w:pPr>
      <w:ins w:id="13" w:author="Autor">
        <w:r>
          <w:rPr>
            <w:b/>
            <w:sz w:val="20"/>
            <w:szCs w:val="20"/>
          </w:rPr>
          <w:t>(Úprava textu k Metodickému výkladu CKO č. 8)</w:t>
        </w:r>
      </w:ins>
    </w:p>
    <w:p w14:paraId="523BDA26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D2CBCBE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5D0A7B6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51B62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1C64DB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FA1156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1BE6CF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61678FF4" w14:textId="45C8AA45" w:rsidR="009836CF" w:rsidRPr="009836CF" w:rsidRDefault="00204B2C" w:rsidP="006A5157">
            <w:pPr>
              <w:jc w:val="both"/>
              <w:rPr>
                <w:szCs w:val="20"/>
              </w:rPr>
            </w:pPr>
            <w:r>
              <w:t>Záverečná správa výzvy na predkladanie projektových zámerov</w:t>
            </w:r>
          </w:p>
        </w:tc>
      </w:tr>
      <w:tr w:rsidR="009836CF" w:rsidRPr="009836CF" w14:paraId="38971B8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62BF5C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F7FCBD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BB27E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FE9DBA" w14:textId="77777777" w:rsidR="00204B2C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0AF6C959" w14:textId="3BF5B84B" w:rsidR="009836CF" w:rsidRPr="009836CF" w:rsidRDefault="00204B2C" w:rsidP="00204B2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41A80CC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80896E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1C9151D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DFC801E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ACBB36D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63AF1CBC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4FEE44B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2CF1A51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5E31563D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5C64093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499CB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6FF5C8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D8C8066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4226CA75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531B8A7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3F85C9D1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0A9C270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391F1B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0F1C4FB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61E9512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359438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90F10A0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1FD774F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3D6D97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21DF9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324AE94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14A246E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64606F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9D45F50" w14:textId="1BA89610" w:rsidR="009836CF" w:rsidRPr="009836CF" w:rsidRDefault="00F260C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14:paraId="3B1E2722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27F4B43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687700EF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86BC87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9F730F7" w14:textId="5EA7DAD9" w:rsidR="009836CF" w:rsidRPr="009836CF" w:rsidRDefault="00F260C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0FB0EA2B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ED00E0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5EB80C9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5C8176E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7837CC98" w14:textId="77AAFD65" w:rsidR="009836CF" w:rsidRPr="009836CF" w:rsidRDefault="00F260C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9836CF" w:rsidRPr="009836CF" w14:paraId="36967548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1142C58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4DF5F2B3" w14:textId="77777777" w:rsidR="00047930" w:rsidRPr="00047930" w:rsidRDefault="00BC669A" w:rsidP="00047930">
            <w:pPr>
              <w:jc w:val="both"/>
            </w:pPr>
            <w:r>
              <w:t>JUDr. Denisa Žiláková</w:t>
            </w:r>
          </w:p>
          <w:p w14:paraId="6F6CA8D9" w14:textId="2F90C585" w:rsidR="00C214B6" w:rsidRPr="009836CF" w:rsidRDefault="00BC669A" w:rsidP="00204B2C">
            <w:pPr>
              <w:jc w:val="both"/>
              <w:rPr>
                <w:szCs w:val="20"/>
              </w:rPr>
            </w:pPr>
            <w:r>
              <w:lastRenderedPageBreak/>
              <w:t>generálna riaditeľka sekcie centrálny koordinačný orgán</w:t>
            </w:r>
          </w:p>
        </w:tc>
      </w:tr>
    </w:tbl>
    <w:p w14:paraId="451E2D16" w14:textId="77777777" w:rsidR="00D61BB6" w:rsidRPr="00627EA3" w:rsidRDefault="00D61BB6" w:rsidP="006479DF"/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2802"/>
        <w:gridCol w:w="663"/>
        <w:gridCol w:w="442"/>
        <w:gridCol w:w="312"/>
        <w:gridCol w:w="3119"/>
        <w:gridCol w:w="2693"/>
      </w:tblGrid>
      <w:tr w:rsidR="00204B2C" w:rsidRPr="00B529B6" w14:paraId="58ECD961" w14:textId="77777777" w:rsidTr="009B1D66">
        <w:trPr>
          <w:trHeight w:val="1149"/>
          <w:jc w:val="center"/>
        </w:trPr>
        <w:tc>
          <w:tcPr>
            <w:tcW w:w="10031" w:type="dxa"/>
            <w:gridSpan w:val="6"/>
            <w:shd w:val="clear" w:color="auto" w:fill="5F497A" w:themeFill="accent4" w:themeFillShade="BF"/>
            <w:vAlign w:val="center"/>
          </w:tcPr>
          <w:p w14:paraId="17BA160E" w14:textId="77777777" w:rsidR="00204B2C" w:rsidRPr="002D76D9" w:rsidRDefault="00204B2C" w:rsidP="009B1D66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2D76D9">
              <w:rPr>
                <w:b/>
                <w:color w:val="FFFFFF" w:themeColor="background1"/>
                <w:sz w:val="36"/>
                <w:szCs w:val="36"/>
              </w:rPr>
              <w:t>Záverečná správa výzvy na predkladanie projektových zámerov</w:t>
            </w:r>
            <w:r w:rsidRPr="002D76D9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204B2C" w14:paraId="31F15C7B" w14:textId="77777777" w:rsidTr="009B1D66">
        <w:trPr>
          <w:trHeight w:val="216"/>
          <w:jc w:val="center"/>
        </w:trPr>
        <w:tc>
          <w:tcPr>
            <w:tcW w:w="3465" w:type="dxa"/>
            <w:gridSpan w:val="2"/>
          </w:tcPr>
          <w:p w14:paraId="115C366A" w14:textId="77777777" w:rsidR="00204B2C" w:rsidRDefault="00204B2C" w:rsidP="009B1D66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6566" w:type="dxa"/>
            <w:gridSpan w:val="4"/>
          </w:tcPr>
          <w:p w14:paraId="19A033D6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114774B3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137595F4" w14:textId="77777777" w:rsidR="00204B2C" w:rsidRDefault="00204B2C" w:rsidP="009B1D66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6566" w:type="dxa"/>
            <w:gridSpan w:val="4"/>
          </w:tcPr>
          <w:p w14:paraId="21067F1E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FFDB4F" w14:textId="77777777" w:rsidTr="009B1D66">
        <w:trPr>
          <w:trHeight w:val="300"/>
          <w:jc w:val="center"/>
        </w:trPr>
        <w:tc>
          <w:tcPr>
            <w:tcW w:w="3465" w:type="dxa"/>
            <w:gridSpan w:val="2"/>
          </w:tcPr>
          <w:p w14:paraId="7D549F7C" w14:textId="77777777" w:rsidR="00204B2C" w:rsidRDefault="00204B2C" w:rsidP="009B1D66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6566" w:type="dxa"/>
            <w:gridSpan w:val="4"/>
          </w:tcPr>
          <w:p w14:paraId="32775B8C" w14:textId="77777777" w:rsidR="00204B2C" w:rsidRDefault="00204B2C" w:rsidP="009B1D66">
            <w:pPr>
              <w:tabs>
                <w:tab w:val="left" w:pos="1695"/>
              </w:tabs>
            </w:pPr>
          </w:p>
        </w:tc>
      </w:tr>
      <w:tr w:rsidR="00204B2C" w14:paraId="27366F63" w14:textId="77777777" w:rsidTr="009B1D66">
        <w:trPr>
          <w:trHeight w:val="318"/>
          <w:jc w:val="center"/>
        </w:trPr>
        <w:tc>
          <w:tcPr>
            <w:tcW w:w="3465" w:type="dxa"/>
            <w:gridSpan w:val="2"/>
          </w:tcPr>
          <w:p w14:paraId="1D8D2A30" w14:textId="77777777" w:rsidR="00204B2C" w:rsidRDefault="00204B2C" w:rsidP="009B1D66">
            <w:pPr>
              <w:tabs>
                <w:tab w:val="left" w:pos="1701"/>
              </w:tabs>
            </w:pPr>
            <w:r>
              <w:t>Kód výzvy na predkladanie PZ:</w:t>
            </w:r>
          </w:p>
        </w:tc>
        <w:tc>
          <w:tcPr>
            <w:tcW w:w="6566" w:type="dxa"/>
            <w:gridSpan w:val="4"/>
          </w:tcPr>
          <w:p w14:paraId="4B9827AA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083B4A6D" w14:textId="77777777" w:rsidTr="009B1D66">
        <w:trPr>
          <w:trHeight w:val="495"/>
          <w:jc w:val="center"/>
        </w:trPr>
        <w:tc>
          <w:tcPr>
            <w:tcW w:w="3465" w:type="dxa"/>
            <w:gridSpan w:val="2"/>
          </w:tcPr>
          <w:p w14:paraId="6E5BFF81" w14:textId="77777777" w:rsidR="00204B2C" w:rsidRDefault="00204B2C" w:rsidP="009B1D66">
            <w:pPr>
              <w:tabs>
                <w:tab w:val="left" w:pos="1701"/>
              </w:tabs>
            </w:pPr>
            <w:r>
              <w:t xml:space="preserve">Posudzované časové obdobie </w:t>
            </w:r>
          </w:p>
          <w:p w14:paraId="5A65F032" w14:textId="77777777" w:rsidR="00204B2C" w:rsidRDefault="00204B2C" w:rsidP="009B1D66">
            <w:pPr>
              <w:tabs>
                <w:tab w:val="left" w:pos="1701"/>
              </w:tabs>
            </w:pPr>
            <w:r>
              <w:t>výzvy na predkladanie PZ</w:t>
            </w:r>
            <w:r>
              <w:rPr>
                <w:rStyle w:val="Odkaznapoznmkupodiarou"/>
              </w:rPr>
              <w:footnoteReference w:id="3"/>
            </w:r>
            <w:r>
              <w:t>:</w:t>
            </w:r>
          </w:p>
        </w:tc>
        <w:tc>
          <w:tcPr>
            <w:tcW w:w="6566" w:type="dxa"/>
            <w:gridSpan w:val="4"/>
          </w:tcPr>
          <w:p w14:paraId="13BCA394" w14:textId="77777777" w:rsidR="00204B2C" w:rsidRDefault="00204B2C" w:rsidP="009B1D66"/>
          <w:p w14:paraId="46DC3071" w14:textId="77777777" w:rsidR="00204B2C" w:rsidRDefault="00204B2C" w:rsidP="009B1D66">
            <w:pPr>
              <w:tabs>
                <w:tab w:val="left" w:pos="1701"/>
              </w:tabs>
            </w:pPr>
          </w:p>
        </w:tc>
      </w:tr>
      <w:tr w:rsidR="00204B2C" w14:paraId="37CD564E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65A2F63C" w14:textId="77777777" w:rsidR="00204B2C" w:rsidRPr="00517659" w:rsidRDefault="00204B2C" w:rsidP="009B1D66">
            <w:pPr>
              <w:jc w:val="center"/>
              <w:rPr>
                <w:b/>
              </w:rPr>
            </w:pPr>
            <w:r>
              <w:rPr>
                <w:b/>
              </w:rPr>
              <w:t>Súhrnné informácie o PZ, ktoré boli predmetom posudzovania</w:t>
            </w:r>
          </w:p>
        </w:tc>
      </w:tr>
      <w:tr w:rsidR="00204B2C" w14:paraId="5FAE441D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B74C780" w14:textId="77777777" w:rsidR="00204B2C" w:rsidRDefault="00204B2C" w:rsidP="009B1D66">
            <w:r>
              <w:t>Počet prijatých PZ</w:t>
            </w:r>
          </w:p>
        </w:tc>
        <w:tc>
          <w:tcPr>
            <w:tcW w:w="1417" w:type="dxa"/>
            <w:gridSpan w:val="3"/>
          </w:tcPr>
          <w:p w14:paraId="2A16592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6683831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všetky prijaté PZ</w:t>
            </w:r>
          </w:p>
        </w:tc>
        <w:tc>
          <w:tcPr>
            <w:tcW w:w="2693" w:type="dxa"/>
          </w:tcPr>
          <w:p w14:paraId="57407AA7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2AF39A5F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3B77F882" w14:textId="77777777" w:rsidR="00204B2C" w:rsidRDefault="00204B2C" w:rsidP="009B1D66">
            <w:r>
              <w:t>Počet PZ, pri ktorých bola vydaná pozitívna hodnotiaca správa</w:t>
            </w:r>
          </w:p>
        </w:tc>
        <w:tc>
          <w:tcPr>
            <w:tcW w:w="1417" w:type="dxa"/>
            <w:gridSpan w:val="3"/>
          </w:tcPr>
          <w:p w14:paraId="04856341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0C3D67CB" w14:textId="77777777" w:rsidR="00204B2C" w:rsidRPr="0024799D" w:rsidRDefault="00204B2C" w:rsidP="009B1D66">
            <w:pPr>
              <w:rPr>
                <w:b/>
              </w:rPr>
            </w:pPr>
            <w:r>
              <w:t>Výška žiadaného NFP za PZ, pri ktorých bola vydaná pozitívna hodnotiaca správa</w:t>
            </w:r>
          </w:p>
        </w:tc>
        <w:tc>
          <w:tcPr>
            <w:tcW w:w="2693" w:type="dxa"/>
          </w:tcPr>
          <w:p w14:paraId="2AC38C8C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8F67D8" w14:paraId="5263C2B2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036989F3" w14:textId="77777777" w:rsidR="008F67D8" w:rsidRDefault="008F67D8" w:rsidP="009B1D66">
            <w:r>
              <w:t>Počet PZ, pri ktorých bola vydaná negatívna hodnotiaca správa</w:t>
            </w:r>
          </w:p>
        </w:tc>
        <w:tc>
          <w:tcPr>
            <w:tcW w:w="1417" w:type="dxa"/>
            <w:gridSpan w:val="3"/>
          </w:tcPr>
          <w:p w14:paraId="02DDE0A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15005B69" w14:textId="77777777" w:rsidR="008F67D8" w:rsidRPr="0024799D" w:rsidRDefault="008F67D8" w:rsidP="009B1D66">
            <w:pPr>
              <w:rPr>
                <w:b/>
              </w:rPr>
            </w:pPr>
            <w:r>
              <w:t>Výška žiadaného NFP za PZ, pri ktorých bola vydaná negatívna hodnotiaca správa</w:t>
            </w:r>
          </w:p>
        </w:tc>
        <w:tc>
          <w:tcPr>
            <w:tcW w:w="2693" w:type="dxa"/>
          </w:tcPr>
          <w:p w14:paraId="49BF7E79" w14:textId="77777777" w:rsidR="008F67D8" w:rsidRPr="0024799D" w:rsidRDefault="008F67D8" w:rsidP="009B1D66">
            <w:pPr>
              <w:jc w:val="center"/>
              <w:rPr>
                <w:b/>
              </w:rPr>
            </w:pPr>
          </w:p>
        </w:tc>
      </w:tr>
      <w:tr w:rsidR="00204B2C" w14:paraId="5C5FDC57" w14:textId="77777777" w:rsidTr="009B1D66">
        <w:trPr>
          <w:jc w:val="center"/>
        </w:trPr>
        <w:tc>
          <w:tcPr>
            <w:tcW w:w="2802" w:type="dxa"/>
            <w:shd w:val="clear" w:color="auto" w:fill="E5DFEC" w:themeFill="accent4" w:themeFillTint="33"/>
          </w:tcPr>
          <w:p w14:paraId="5E75FB3D" w14:textId="644510A1" w:rsidR="00204B2C" w:rsidRDefault="00204B2C" w:rsidP="008F67D8">
            <w:r>
              <w:t>Počet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 PZ</w:t>
            </w:r>
            <w:ins w:id="14" w:author="Autor">
              <w:r w:rsidR="00A07AB7">
                <w:rPr>
                  <w:rStyle w:val="Odkaznapoznmkupodiarou"/>
                </w:rPr>
                <w:footnoteReference w:id="4"/>
              </w:r>
            </w:ins>
          </w:p>
        </w:tc>
        <w:tc>
          <w:tcPr>
            <w:tcW w:w="1417" w:type="dxa"/>
            <w:gridSpan w:val="3"/>
          </w:tcPr>
          <w:p w14:paraId="6F342CFF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  <w:tc>
          <w:tcPr>
            <w:tcW w:w="3119" w:type="dxa"/>
            <w:shd w:val="clear" w:color="auto" w:fill="E5DFEC" w:themeFill="accent4" w:themeFillTint="33"/>
          </w:tcPr>
          <w:p w14:paraId="3FAF2AAC" w14:textId="3A440F45" w:rsidR="00204B2C" w:rsidRPr="0024799D" w:rsidRDefault="00204B2C" w:rsidP="00516BBE">
            <w:pPr>
              <w:rPr>
                <w:b/>
              </w:rPr>
            </w:pPr>
            <w:r>
              <w:t>Výška žiadaného NFP za PZ, pri ktorých bol</w:t>
            </w:r>
            <w:r w:rsidR="008F67D8">
              <w:t>o</w:t>
            </w:r>
            <w:r>
              <w:t xml:space="preserve"> </w:t>
            </w:r>
            <w:r w:rsidR="008F67D8">
              <w:t>zastavené posudzovanie</w:t>
            </w:r>
            <w:ins w:id="17" w:author="Autor">
              <w:r w:rsidR="00B12170">
                <w:rPr>
                  <w:rStyle w:val="Odkaznapoznmkupodiarou"/>
                </w:rPr>
                <w:footnoteReference w:id="5"/>
              </w:r>
            </w:ins>
          </w:p>
        </w:tc>
        <w:tc>
          <w:tcPr>
            <w:tcW w:w="2693" w:type="dxa"/>
          </w:tcPr>
          <w:p w14:paraId="3E04E206" w14:textId="77777777" w:rsidR="00204B2C" w:rsidRPr="0024799D" w:rsidRDefault="00204B2C" w:rsidP="009B1D66">
            <w:pPr>
              <w:jc w:val="center"/>
              <w:rPr>
                <w:b/>
              </w:rPr>
            </w:pPr>
          </w:p>
        </w:tc>
      </w:tr>
      <w:tr w:rsidR="00204B2C" w14:paraId="3E4E3E69" w14:textId="77777777" w:rsidTr="009B1D66">
        <w:trPr>
          <w:jc w:val="center"/>
        </w:trPr>
        <w:tc>
          <w:tcPr>
            <w:tcW w:w="10031" w:type="dxa"/>
            <w:gridSpan w:val="6"/>
          </w:tcPr>
          <w:p w14:paraId="6494DF7A" w14:textId="77777777" w:rsidR="00204B2C" w:rsidRDefault="00204B2C" w:rsidP="009B1D66"/>
        </w:tc>
      </w:tr>
      <w:tr w:rsidR="00204B2C" w14:paraId="23E76439" w14:textId="77777777" w:rsidTr="009B1D66">
        <w:trPr>
          <w:jc w:val="center"/>
        </w:trPr>
        <w:tc>
          <w:tcPr>
            <w:tcW w:w="10031" w:type="dxa"/>
            <w:gridSpan w:val="6"/>
            <w:shd w:val="clear" w:color="auto" w:fill="B2A1C7" w:themeFill="accent4" w:themeFillTint="99"/>
          </w:tcPr>
          <w:p w14:paraId="5ABD1BFB" w14:textId="77777777" w:rsidR="00204B2C" w:rsidRPr="00D70A1F" w:rsidRDefault="00204B2C" w:rsidP="009B1D66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6"/>
            </w:r>
            <w:r w:rsidRPr="00D70A1F">
              <w:rPr>
                <w:b/>
              </w:rPr>
              <w:t>:</w:t>
            </w:r>
          </w:p>
        </w:tc>
      </w:tr>
      <w:tr w:rsidR="00204B2C" w14:paraId="3A6FA786" w14:textId="77777777" w:rsidTr="00D861F8">
        <w:trPr>
          <w:trHeight w:val="182"/>
          <w:jc w:val="center"/>
        </w:trPr>
        <w:tc>
          <w:tcPr>
            <w:tcW w:w="0" w:type="auto"/>
            <w:gridSpan w:val="6"/>
          </w:tcPr>
          <w:p w14:paraId="7EFC91BB" w14:textId="77777777" w:rsidR="00204B2C" w:rsidRPr="00D861F8" w:rsidRDefault="00204B2C" w:rsidP="009B1D66">
            <w:pPr>
              <w:rPr>
                <w:sz w:val="20"/>
                <w:szCs w:val="20"/>
              </w:rPr>
            </w:pPr>
          </w:p>
        </w:tc>
      </w:tr>
      <w:tr w:rsidR="00204B2C" w14:paraId="08F383DC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687A8B6E" w14:textId="77777777" w:rsidR="00204B2C" w:rsidRDefault="00204B2C" w:rsidP="009B1D66">
            <w:r>
              <w:t>Vypracoval:</w:t>
            </w:r>
          </w:p>
        </w:tc>
        <w:tc>
          <w:tcPr>
            <w:tcW w:w="6124" w:type="dxa"/>
            <w:gridSpan w:val="3"/>
          </w:tcPr>
          <w:p w14:paraId="4043ED4D" w14:textId="77777777" w:rsidR="00204B2C" w:rsidRDefault="00204B2C" w:rsidP="009B1D66"/>
        </w:tc>
      </w:tr>
      <w:tr w:rsidR="00204B2C" w14:paraId="11E69EBA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01163D15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4D31FDE8" w14:textId="77777777" w:rsidR="00204B2C" w:rsidRDefault="00204B2C" w:rsidP="009B1D66"/>
        </w:tc>
      </w:tr>
      <w:tr w:rsidR="00204B2C" w14:paraId="12C7105A" w14:textId="77777777" w:rsidTr="009B1D66">
        <w:trPr>
          <w:jc w:val="center"/>
        </w:trPr>
        <w:tc>
          <w:tcPr>
            <w:tcW w:w="3907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576404A9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33139EFD" w14:textId="77777777" w:rsidR="00204B2C" w:rsidRDefault="00204B2C" w:rsidP="009B1D66"/>
        </w:tc>
      </w:tr>
      <w:tr w:rsidR="00204B2C" w14:paraId="7D08DBB0" w14:textId="77777777" w:rsidTr="00D861F8">
        <w:trPr>
          <w:trHeight w:val="259"/>
          <w:jc w:val="center"/>
        </w:trPr>
        <w:tc>
          <w:tcPr>
            <w:tcW w:w="10031" w:type="dxa"/>
            <w:gridSpan w:val="6"/>
          </w:tcPr>
          <w:p w14:paraId="79CB0843" w14:textId="77777777" w:rsidR="00204B2C" w:rsidRDefault="00204B2C" w:rsidP="009B1D66"/>
        </w:tc>
      </w:tr>
      <w:tr w:rsidR="00204B2C" w14:paraId="200BB620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57E0D7C3" w14:textId="77777777" w:rsidR="00204B2C" w:rsidRDefault="00204B2C" w:rsidP="009B1D66">
            <w:r>
              <w:t>Schválil:</w:t>
            </w:r>
          </w:p>
        </w:tc>
        <w:tc>
          <w:tcPr>
            <w:tcW w:w="6124" w:type="dxa"/>
            <w:gridSpan w:val="3"/>
          </w:tcPr>
          <w:p w14:paraId="67C2322C" w14:textId="77777777" w:rsidR="00204B2C" w:rsidRDefault="00204B2C" w:rsidP="009B1D66"/>
        </w:tc>
      </w:tr>
      <w:tr w:rsidR="00204B2C" w14:paraId="60AF15E4" w14:textId="77777777" w:rsidTr="009B1D66">
        <w:trPr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7C56B1ED" w14:textId="77777777" w:rsidR="00204B2C" w:rsidRDefault="00204B2C" w:rsidP="009B1D66">
            <w:r>
              <w:t>Dátum:</w:t>
            </w:r>
          </w:p>
        </w:tc>
        <w:tc>
          <w:tcPr>
            <w:tcW w:w="6124" w:type="dxa"/>
            <w:gridSpan w:val="3"/>
          </w:tcPr>
          <w:p w14:paraId="24F4DC2B" w14:textId="77777777" w:rsidR="00204B2C" w:rsidRDefault="00204B2C" w:rsidP="009B1D66"/>
        </w:tc>
      </w:tr>
      <w:tr w:rsidR="00204B2C" w14:paraId="15A32612" w14:textId="77777777" w:rsidTr="009B1D66">
        <w:trPr>
          <w:trHeight w:val="256"/>
          <w:jc w:val="center"/>
        </w:trPr>
        <w:tc>
          <w:tcPr>
            <w:tcW w:w="3907" w:type="dxa"/>
            <w:gridSpan w:val="3"/>
            <w:shd w:val="clear" w:color="auto" w:fill="B2A1C7" w:themeFill="accent4" w:themeFillTint="99"/>
          </w:tcPr>
          <w:p w14:paraId="37E7B57A" w14:textId="77777777" w:rsidR="00204B2C" w:rsidRDefault="00204B2C" w:rsidP="009B1D66">
            <w:r>
              <w:t>Podpis:</w:t>
            </w:r>
          </w:p>
        </w:tc>
        <w:tc>
          <w:tcPr>
            <w:tcW w:w="6124" w:type="dxa"/>
            <w:gridSpan w:val="3"/>
          </w:tcPr>
          <w:p w14:paraId="4F29E781" w14:textId="77777777" w:rsidR="00204B2C" w:rsidRDefault="00204B2C" w:rsidP="009B1D66"/>
        </w:tc>
      </w:tr>
    </w:tbl>
    <w:p w14:paraId="2EF82ABA" w14:textId="77777777" w:rsidR="00204B2C" w:rsidRPr="000D3727" w:rsidRDefault="00204B2C" w:rsidP="00204B2C">
      <w:pPr>
        <w:rPr>
          <w:b/>
        </w:rPr>
      </w:pPr>
      <w:r w:rsidRPr="000D3727">
        <w:rPr>
          <w:b/>
        </w:rPr>
        <w:t>Prílohy:</w:t>
      </w:r>
    </w:p>
    <w:p w14:paraId="018BDF2A" w14:textId="77777777" w:rsidR="00204B2C" w:rsidRPr="000D3727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Zoznam PZ, pri ktorých bola vydaná pozitívna hodnotiaca správa</w:t>
      </w:r>
    </w:p>
    <w:p w14:paraId="6DFD0D92" w14:textId="2DEF0F4E" w:rsidR="00204B2C" w:rsidRDefault="00204B2C" w:rsidP="00204B2C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lastRenderedPageBreak/>
        <w:t>Zoznam PZ, pri ktorých bola vydaná negatívna hodnotiaca správa</w:t>
      </w:r>
    </w:p>
    <w:p w14:paraId="472AE8B8" w14:textId="3A8FFD25" w:rsidR="008F67D8" w:rsidRPr="000D3727" w:rsidRDefault="008F67D8" w:rsidP="00204B2C">
      <w:pPr>
        <w:pStyle w:val="Odsekzoznamu"/>
        <w:numPr>
          <w:ilvl w:val="0"/>
          <w:numId w:val="6"/>
        </w:numPr>
        <w:spacing w:after="200" w:line="276" w:lineRule="auto"/>
      </w:pPr>
      <w:r>
        <w:t xml:space="preserve">Zoznam PZ, pri ktorých bolo zastavené </w:t>
      </w:r>
      <w:r w:rsidR="00D861F8">
        <w:t>ich posudzovanie</w:t>
      </w:r>
      <w:ins w:id="20" w:author="Autor">
        <w:r w:rsidR="00B12170">
          <w:rPr>
            <w:rStyle w:val="Odkaznapoznmkupodiarou"/>
          </w:rPr>
          <w:footnoteReference w:id="7"/>
        </w:r>
      </w:ins>
    </w:p>
    <w:p w14:paraId="4AEEBDC1" w14:textId="2B175D16" w:rsidR="00627EA3" w:rsidRDefault="00204B2C" w:rsidP="003E5206">
      <w:pPr>
        <w:pStyle w:val="Odsekzoznamu"/>
        <w:numPr>
          <w:ilvl w:val="0"/>
          <w:numId w:val="6"/>
        </w:numPr>
        <w:spacing w:after="200" w:line="276" w:lineRule="auto"/>
      </w:pPr>
      <w:r w:rsidRPr="000D3727">
        <w:t>Iné</w:t>
      </w:r>
      <w:r w:rsidRPr="000D3727">
        <w:rPr>
          <w:rStyle w:val="Odkaznapoznmkupodiarou"/>
        </w:rPr>
        <w:footnoteReference w:id="8"/>
      </w:r>
    </w:p>
    <w:sectPr w:rsidR="00627EA3" w:rsidSect="00627E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BE854" w14:textId="77777777" w:rsidR="002F6714" w:rsidRDefault="002F6714" w:rsidP="00B948E0">
      <w:r>
        <w:separator/>
      </w:r>
    </w:p>
  </w:endnote>
  <w:endnote w:type="continuationSeparator" w:id="0">
    <w:p w14:paraId="4884817F" w14:textId="77777777" w:rsidR="002F6714" w:rsidRDefault="002F6714" w:rsidP="00B948E0">
      <w:r>
        <w:continuationSeparator/>
      </w:r>
    </w:p>
  </w:endnote>
  <w:endnote w:type="continuationNotice" w:id="1">
    <w:p w14:paraId="32651AA6" w14:textId="77777777" w:rsidR="002F6714" w:rsidRDefault="002F6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59F5A" w14:textId="77777777" w:rsidR="00FC7C04" w:rsidRDefault="00FC7C0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FC1D6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95CD58" wp14:editId="43F36E0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15EAF07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48C1A44" w14:textId="59B5DEA0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CD1D4B1" wp14:editId="48D980B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260C4">
          <w:rPr>
            <w:noProof/>
          </w:rPr>
          <w:t>3</w:t>
        </w:r>
        <w:r>
          <w:fldChar w:fldCharType="end"/>
        </w:r>
      </w:sdtContent>
    </w:sdt>
  </w:p>
  <w:p w14:paraId="7DD86F47" w14:textId="77777777" w:rsidR="00627EA3" w:rsidRPr="00627EA3" w:rsidRDefault="00627EA3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AE6E4" w14:textId="77777777" w:rsidR="00FC7C04" w:rsidRDefault="00FC7C0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E23A6" w14:textId="77777777" w:rsidR="002F6714" w:rsidRDefault="002F6714" w:rsidP="00B948E0">
      <w:r>
        <w:separator/>
      </w:r>
    </w:p>
  </w:footnote>
  <w:footnote w:type="continuationSeparator" w:id="0">
    <w:p w14:paraId="273266F4" w14:textId="77777777" w:rsidR="002F6714" w:rsidRDefault="002F6714" w:rsidP="00B948E0">
      <w:r>
        <w:continuationSeparator/>
      </w:r>
    </w:p>
  </w:footnote>
  <w:footnote w:type="continuationNotice" w:id="1">
    <w:p w14:paraId="675E5BF9" w14:textId="77777777" w:rsidR="002F6714" w:rsidRDefault="002F6714"/>
  </w:footnote>
  <w:footnote w:id="2">
    <w:p w14:paraId="027C1BC0" w14:textId="09996AD1" w:rsidR="00204B2C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súlade s kapitolou 3.2.2.3 ods. 4 Systému riadenia EŠIF RO zasiela záverečnú správu z výzvy na predkladanie projektových zámerov najneskôr do 5 pracovných dní od jej schválenia na CO. </w:t>
      </w:r>
    </w:p>
    <w:p w14:paraId="5DA3987C" w14:textId="4B1A11B3" w:rsidR="00B65DF0" w:rsidRDefault="00B65DF0" w:rsidP="00204B2C">
      <w:pPr>
        <w:pStyle w:val="Textpoznmkypodiarou"/>
        <w:jc w:val="both"/>
        <w:rPr>
          <w:sz w:val="18"/>
          <w:szCs w:val="18"/>
        </w:rPr>
      </w:pPr>
      <w:r w:rsidRPr="00B65DF0">
        <w:rPr>
          <w:sz w:val="18"/>
          <w:szCs w:val="18"/>
        </w:rPr>
        <w:t>Vo vzore  sú používané skratky a pojmy zavedené v Systéme riadenia európskych štrukturálnych a investičných fondov.</w:t>
      </w:r>
    </w:p>
    <w:p w14:paraId="4225E2C8" w14:textId="5692D056" w:rsidR="00E02D6C" w:rsidRPr="00CC0CA1" w:rsidRDefault="00E02D6C" w:rsidP="00204B2C">
      <w:pPr>
        <w:pStyle w:val="Textpoznmkypodiarou"/>
        <w:jc w:val="both"/>
        <w:rPr>
          <w:sz w:val="18"/>
          <w:szCs w:val="18"/>
        </w:rPr>
      </w:pPr>
      <w:r w:rsidRPr="00E02D6C">
        <w:rPr>
          <w:sz w:val="18"/>
          <w:szCs w:val="18"/>
        </w:rPr>
        <w:t>Všetky ustanovenia vzoru, ktoré sa vzťahujú na RO, sa rovnako aplikujú aj na  SO v rozsahu, v akom naňho bol delegovaný výkon činností RO.</w:t>
      </w:r>
    </w:p>
  </w:footnote>
  <w:footnote w:id="3">
    <w:p w14:paraId="6E415064" w14:textId="0324FE46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V prípade otvorenej výzvy na predkladanie projektových zámerov sa uvádza príslušné posudzované časové obdobie výzvy na predkladanie projektových zámerov, t.</w:t>
      </w:r>
      <w:r w:rsidR="008F67D8">
        <w:rPr>
          <w:sz w:val="18"/>
          <w:szCs w:val="18"/>
        </w:rPr>
        <w:t xml:space="preserve"> </w:t>
      </w:r>
      <w:r w:rsidRPr="00CC0CA1">
        <w:rPr>
          <w:sz w:val="18"/>
          <w:szCs w:val="18"/>
        </w:rPr>
        <w:t xml:space="preserve">j. obdobie, počas ktorého boli </w:t>
      </w:r>
      <w:r w:rsidR="008F67D8">
        <w:rPr>
          <w:sz w:val="18"/>
          <w:szCs w:val="18"/>
        </w:rPr>
        <w:t>doruče</w:t>
      </w:r>
      <w:r w:rsidRPr="00CC0CA1">
        <w:rPr>
          <w:sz w:val="18"/>
          <w:szCs w:val="18"/>
        </w:rPr>
        <w:t>né projektové zámery, ktoré sú predmetom posudzovania. V prípade uzavretej výzvy na predkladanie projektových zámerov (časovo ohraničenej) sa uvádza dátum vyhlásenia a dátum ukončenia výzvy</w:t>
      </w:r>
      <w:r>
        <w:rPr>
          <w:sz w:val="18"/>
          <w:szCs w:val="18"/>
        </w:rPr>
        <w:t>.</w:t>
      </w:r>
    </w:p>
  </w:footnote>
  <w:footnote w:id="4">
    <w:p w14:paraId="489BCB14" w14:textId="1BFA4ECD" w:rsidR="00A07AB7" w:rsidRPr="00E869E8" w:rsidRDefault="00A07AB7" w:rsidP="00E869E8">
      <w:pPr>
        <w:pStyle w:val="Textpoznmkypodiarou"/>
        <w:jc w:val="both"/>
        <w:rPr>
          <w:ins w:id="15" w:author="Autor"/>
          <w:sz w:val="18"/>
          <w:szCs w:val="18"/>
        </w:rPr>
      </w:pPr>
      <w:ins w:id="16" w:author="Autor">
        <w:r>
          <w:rPr>
            <w:rStyle w:val="Odkaznapoznmkupodiarou"/>
          </w:rPr>
          <w:footnoteRef/>
        </w:r>
        <w:r w:rsidRPr="00B12170">
          <w:rPr>
            <w:sz w:val="18"/>
            <w:szCs w:val="18"/>
          </w:rPr>
          <w:t xml:space="preserve">Vypĺňa sa len v prípade, ak </w:t>
        </w:r>
        <w:r w:rsidR="00B12170" w:rsidRPr="00B12170">
          <w:rPr>
            <w:sz w:val="18"/>
            <w:szCs w:val="18"/>
          </w:rPr>
          <w:t xml:space="preserve">bolo posudzovanie projektových zámerov začaté </w:t>
        </w:r>
        <w:r w:rsidR="00B12170" w:rsidRPr="00E869E8">
          <w:rPr>
            <w:sz w:val="18"/>
            <w:szCs w:val="18"/>
          </w:rPr>
          <w:t xml:space="preserve">do 30. júna 2019. </w:t>
        </w:r>
        <w:r w:rsidR="00E869E8" w:rsidRPr="00E869E8">
          <w:rPr>
            <w:sz w:val="18"/>
            <w:szCs w:val="18"/>
          </w:rPr>
          <w:t xml:space="preserve">V opačnom prípade sa odstráni celý riadok. </w:t>
        </w:r>
      </w:ins>
    </w:p>
  </w:footnote>
  <w:footnote w:id="5">
    <w:p w14:paraId="600A91C5" w14:textId="2C3E4F3B" w:rsidR="00B12170" w:rsidRPr="00E869E8" w:rsidRDefault="00B12170" w:rsidP="00E869E8">
      <w:pPr>
        <w:pStyle w:val="Textpoznmkypodiarou"/>
        <w:jc w:val="both"/>
        <w:rPr>
          <w:ins w:id="18" w:author="Autor"/>
          <w:sz w:val="18"/>
          <w:szCs w:val="18"/>
        </w:rPr>
      </w:pPr>
      <w:ins w:id="19" w:author="Autor">
        <w:r>
          <w:rPr>
            <w:rStyle w:val="Odkaznapoznmkupodiarou"/>
          </w:rPr>
          <w:footnoteRef/>
        </w:r>
        <w:r w:rsidRPr="00B12170">
          <w:rPr>
            <w:sz w:val="18"/>
            <w:szCs w:val="18"/>
          </w:rPr>
          <w:t xml:space="preserve">Vypĺňa sa len v prípade, ak bolo posudzovanie projektových zámerov začaté do 30. júna </w:t>
        </w:r>
        <w:r w:rsidRPr="00E869E8">
          <w:rPr>
            <w:sz w:val="18"/>
            <w:szCs w:val="18"/>
          </w:rPr>
          <w:t xml:space="preserve">2019. </w:t>
        </w:r>
        <w:r w:rsidR="00E869E8" w:rsidRPr="00E869E8">
          <w:rPr>
            <w:sz w:val="18"/>
            <w:szCs w:val="18"/>
          </w:rPr>
          <w:t xml:space="preserve">V opačnom prípade sa odstráni celý riadok. </w:t>
        </w:r>
        <w:r w:rsidRPr="00E869E8">
          <w:rPr>
            <w:sz w:val="18"/>
            <w:szCs w:val="18"/>
          </w:rPr>
          <w:t xml:space="preserve"> </w:t>
        </w:r>
      </w:ins>
    </w:p>
  </w:footnote>
  <w:footnote w:id="6">
    <w:p w14:paraId="5AB5FCA6" w14:textId="7777777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Nepovinné pole</w:t>
      </w:r>
      <w:r>
        <w:rPr>
          <w:sz w:val="18"/>
          <w:szCs w:val="18"/>
        </w:rPr>
        <w:t>.</w:t>
      </w:r>
    </w:p>
  </w:footnote>
  <w:footnote w:id="7">
    <w:p w14:paraId="50F2EA9B" w14:textId="19691469" w:rsidR="00B12170" w:rsidRDefault="00B12170" w:rsidP="00E869E8">
      <w:pPr>
        <w:pStyle w:val="Textpoznmkypodiarou"/>
        <w:jc w:val="both"/>
        <w:rPr>
          <w:ins w:id="21" w:author="Autor"/>
        </w:rPr>
      </w:pPr>
      <w:ins w:id="22" w:author="Autor">
        <w:r>
          <w:rPr>
            <w:rStyle w:val="Odkaznapoznmkupodiarou"/>
          </w:rPr>
          <w:footnoteRef/>
        </w:r>
        <w:r>
          <w:t xml:space="preserve"> </w:t>
        </w:r>
        <w:r w:rsidRPr="00B12170">
          <w:rPr>
            <w:sz w:val="18"/>
            <w:szCs w:val="18"/>
          </w:rPr>
          <w:t xml:space="preserve">Táto príloha je súčasťou záverečnej správy výzvy v prípade, ak bolo posudzovanie projektových zámerov začaté do 30. júna 2019.  </w:t>
        </w:r>
      </w:ins>
    </w:p>
  </w:footnote>
  <w:footnote w:id="8">
    <w:p w14:paraId="12AA4180" w14:textId="6BF1C6E7" w:rsidR="00204B2C" w:rsidRPr="00CC0CA1" w:rsidRDefault="00204B2C" w:rsidP="00204B2C">
      <w:pPr>
        <w:pStyle w:val="Textpoznmkypodiarou"/>
        <w:jc w:val="both"/>
        <w:rPr>
          <w:sz w:val="18"/>
          <w:szCs w:val="18"/>
        </w:rPr>
      </w:pPr>
      <w:r w:rsidRPr="00CC0CA1">
        <w:rPr>
          <w:rStyle w:val="Odkaznapoznmkupodiarou"/>
          <w:sz w:val="18"/>
          <w:szCs w:val="18"/>
        </w:rPr>
        <w:footnoteRef/>
      </w:r>
      <w:r w:rsidRPr="00CC0CA1">
        <w:rPr>
          <w:sz w:val="18"/>
          <w:szCs w:val="18"/>
        </w:rPr>
        <w:t xml:space="preserve"> Na základe rozhodnutia RO môžu byť prílohou záverečnej správy výzvy dokumenty, ktoré sú súčasťou a dokumentujú proces posúdenia PZ v súlade s kapitolou 3.2.2.3</w:t>
      </w:r>
      <w:r>
        <w:rPr>
          <w:sz w:val="18"/>
          <w:szCs w:val="18"/>
        </w:rPr>
        <w:t xml:space="preserve"> Systému riadenia EŠIF.</w:t>
      </w:r>
      <w:r w:rsidR="00B65DF0">
        <w:rPr>
          <w:sz w:val="18"/>
          <w:szCs w:val="18"/>
        </w:rPr>
        <w:t xml:space="preserve"> </w:t>
      </w:r>
      <w:r w:rsidR="00B65DF0" w:rsidRPr="00CC0CA1">
        <w:rPr>
          <w:sz w:val="18"/>
          <w:szCs w:val="18"/>
        </w:rPr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5FF31" w14:textId="77777777" w:rsidR="00FC7C04" w:rsidRDefault="00FC7C0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CDE505" w14:textId="77777777" w:rsidR="00627EA3" w:rsidRDefault="00627EA3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84AE5F" wp14:editId="30224AA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C24355B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158B50881119422A80FAA77FD3ABFABC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3ED7DFDC" w14:textId="5876A1C0" w:rsidR="00627EA3" w:rsidRPr="00627EA3" w:rsidRDefault="009C366F" w:rsidP="00627EA3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1008B" w14:textId="77777777" w:rsidR="00FC7C04" w:rsidRDefault="00FC7C0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7930"/>
    <w:rsid w:val="00050728"/>
    <w:rsid w:val="00066955"/>
    <w:rsid w:val="00071088"/>
    <w:rsid w:val="00071CD7"/>
    <w:rsid w:val="000A1729"/>
    <w:rsid w:val="000D298C"/>
    <w:rsid w:val="000D6B86"/>
    <w:rsid w:val="000E2AA4"/>
    <w:rsid w:val="00116F61"/>
    <w:rsid w:val="0013382C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04B2C"/>
    <w:rsid w:val="002259C4"/>
    <w:rsid w:val="00225A05"/>
    <w:rsid w:val="00246970"/>
    <w:rsid w:val="00256687"/>
    <w:rsid w:val="0027318E"/>
    <w:rsid w:val="00274479"/>
    <w:rsid w:val="002A1E17"/>
    <w:rsid w:val="002D65BD"/>
    <w:rsid w:val="002E3888"/>
    <w:rsid w:val="002E611C"/>
    <w:rsid w:val="002E7F32"/>
    <w:rsid w:val="002E7F66"/>
    <w:rsid w:val="002F6714"/>
    <w:rsid w:val="002F6A7B"/>
    <w:rsid w:val="00320A42"/>
    <w:rsid w:val="003701D6"/>
    <w:rsid w:val="00386CBA"/>
    <w:rsid w:val="003A67E1"/>
    <w:rsid w:val="003B0DFE"/>
    <w:rsid w:val="003B2F8A"/>
    <w:rsid w:val="003B61C8"/>
    <w:rsid w:val="003C2544"/>
    <w:rsid w:val="003D0894"/>
    <w:rsid w:val="003D568C"/>
    <w:rsid w:val="003F7FCE"/>
    <w:rsid w:val="00416E2D"/>
    <w:rsid w:val="00431EE0"/>
    <w:rsid w:val="00432DF1"/>
    <w:rsid w:val="004445A9"/>
    <w:rsid w:val="004470FB"/>
    <w:rsid w:val="00477B8E"/>
    <w:rsid w:val="00490AF9"/>
    <w:rsid w:val="00493F0A"/>
    <w:rsid w:val="004A0829"/>
    <w:rsid w:val="004C1071"/>
    <w:rsid w:val="004D619E"/>
    <w:rsid w:val="004E2120"/>
    <w:rsid w:val="004E3ABD"/>
    <w:rsid w:val="004F0B91"/>
    <w:rsid w:val="005122F6"/>
    <w:rsid w:val="00516BBE"/>
    <w:rsid w:val="005412A9"/>
    <w:rsid w:val="00541FF5"/>
    <w:rsid w:val="005800C7"/>
    <w:rsid w:val="00580A58"/>
    <w:rsid w:val="00586FDB"/>
    <w:rsid w:val="005A41C5"/>
    <w:rsid w:val="005B49EF"/>
    <w:rsid w:val="005F0546"/>
    <w:rsid w:val="005F5B71"/>
    <w:rsid w:val="00622D7A"/>
    <w:rsid w:val="00627EA3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82970"/>
    <w:rsid w:val="007A60EF"/>
    <w:rsid w:val="007F0D9A"/>
    <w:rsid w:val="00801225"/>
    <w:rsid w:val="0084743A"/>
    <w:rsid w:val="008743E6"/>
    <w:rsid w:val="008806AC"/>
    <w:rsid w:val="00883D5E"/>
    <w:rsid w:val="008C271F"/>
    <w:rsid w:val="008D0F9C"/>
    <w:rsid w:val="008F2627"/>
    <w:rsid w:val="008F67D8"/>
    <w:rsid w:val="0090110D"/>
    <w:rsid w:val="00911D80"/>
    <w:rsid w:val="00926284"/>
    <w:rsid w:val="0097264A"/>
    <w:rsid w:val="00977CF6"/>
    <w:rsid w:val="009836CF"/>
    <w:rsid w:val="00987A68"/>
    <w:rsid w:val="009B421D"/>
    <w:rsid w:val="009C366F"/>
    <w:rsid w:val="00A07AB7"/>
    <w:rsid w:val="00A144AE"/>
    <w:rsid w:val="00A9254C"/>
    <w:rsid w:val="00AB755C"/>
    <w:rsid w:val="00B12061"/>
    <w:rsid w:val="00B12170"/>
    <w:rsid w:val="00B315E9"/>
    <w:rsid w:val="00B4284E"/>
    <w:rsid w:val="00B53B4A"/>
    <w:rsid w:val="00B65DF0"/>
    <w:rsid w:val="00B713AF"/>
    <w:rsid w:val="00B90222"/>
    <w:rsid w:val="00B948E0"/>
    <w:rsid w:val="00BA13ED"/>
    <w:rsid w:val="00BA4376"/>
    <w:rsid w:val="00BC4BAC"/>
    <w:rsid w:val="00BC669A"/>
    <w:rsid w:val="00BF50ED"/>
    <w:rsid w:val="00C214B6"/>
    <w:rsid w:val="00C260A5"/>
    <w:rsid w:val="00C348A2"/>
    <w:rsid w:val="00C53567"/>
    <w:rsid w:val="00C537A4"/>
    <w:rsid w:val="00C6439D"/>
    <w:rsid w:val="00C67B27"/>
    <w:rsid w:val="00C92BF0"/>
    <w:rsid w:val="00CA208E"/>
    <w:rsid w:val="00CB33DE"/>
    <w:rsid w:val="00CD155D"/>
    <w:rsid w:val="00CD3D13"/>
    <w:rsid w:val="00D05350"/>
    <w:rsid w:val="00D376DE"/>
    <w:rsid w:val="00D61BB6"/>
    <w:rsid w:val="00D861F8"/>
    <w:rsid w:val="00D86DA2"/>
    <w:rsid w:val="00DB3113"/>
    <w:rsid w:val="00DB798B"/>
    <w:rsid w:val="00E02D6C"/>
    <w:rsid w:val="00E11460"/>
    <w:rsid w:val="00E52D37"/>
    <w:rsid w:val="00E5416A"/>
    <w:rsid w:val="00E742C1"/>
    <w:rsid w:val="00E74EA1"/>
    <w:rsid w:val="00E7702D"/>
    <w:rsid w:val="00E869E8"/>
    <w:rsid w:val="00EE70FE"/>
    <w:rsid w:val="00EF44C1"/>
    <w:rsid w:val="00F0607A"/>
    <w:rsid w:val="00F10B9D"/>
    <w:rsid w:val="00F15C8D"/>
    <w:rsid w:val="00F260C4"/>
    <w:rsid w:val="00F27075"/>
    <w:rsid w:val="00F426D7"/>
    <w:rsid w:val="00F854AC"/>
    <w:rsid w:val="00F97E8C"/>
    <w:rsid w:val="00FC04A6"/>
    <w:rsid w:val="00FC0F30"/>
    <w:rsid w:val="00FC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A5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204B2C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502AC"/>
    <w:rsid w:val="000B3A71"/>
    <w:rsid w:val="000E30BC"/>
    <w:rsid w:val="00140858"/>
    <w:rsid w:val="001B4181"/>
    <w:rsid w:val="002C3A22"/>
    <w:rsid w:val="002D3EA4"/>
    <w:rsid w:val="003D2703"/>
    <w:rsid w:val="00500067"/>
    <w:rsid w:val="005A363F"/>
    <w:rsid w:val="00616C33"/>
    <w:rsid w:val="00695953"/>
    <w:rsid w:val="006A370D"/>
    <w:rsid w:val="00762DE2"/>
    <w:rsid w:val="00790F87"/>
    <w:rsid w:val="007B0128"/>
    <w:rsid w:val="008225C7"/>
    <w:rsid w:val="00845353"/>
    <w:rsid w:val="0085402B"/>
    <w:rsid w:val="00A576C2"/>
    <w:rsid w:val="00B071AB"/>
    <w:rsid w:val="00B12684"/>
    <w:rsid w:val="00C16CB5"/>
    <w:rsid w:val="00CE2D99"/>
    <w:rsid w:val="00DC3098"/>
    <w:rsid w:val="00DF1217"/>
    <w:rsid w:val="00E97146"/>
    <w:rsid w:val="00F068F0"/>
    <w:rsid w:val="00F37E3B"/>
    <w:rsid w:val="00F86D65"/>
    <w:rsid w:val="00FB660B"/>
    <w:rsid w:val="00FE65F4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B0FD7-DEC8-4D6E-868B-3FF1E4F03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2018-10-05T09:34:00Z</dcterms:created>
  <dcterms:modified xsi:type="dcterms:W3CDTF">2019-07-02T12:16:00Z</dcterms:modified>
</cp:coreProperties>
</file>